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广东财经大学2025级本科人才培养方案修订</w:t>
      </w:r>
      <w:bookmarkStart w:id="0" w:name="_GoBack"/>
      <w:bookmarkEnd w:id="0"/>
    </w:p>
    <w:p/>
    <w:p>
      <w:r>
        <w:rPr>
          <w:sz w:val="84"/>
          <w:szCs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169545</wp:posOffset>
                </wp:positionV>
                <wp:extent cx="907415" cy="3048000"/>
                <wp:effectExtent l="0" t="0" r="6985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7820" y="1578610"/>
                          <a:ext cx="907415" cy="304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调 研 报 告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05pt;margin-top:13.35pt;height:240pt;width:71.45pt;z-index:251659264;mso-width-relative:page;mso-height-relative:page;" fillcolor="#FFFFFF [3201]" filled="t" stroked="f" coordsize="21600,21600" o:gfxdata="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1r0QyNgAAAAKAQAADwAAAAAAAAABACAAAAAiAAAAZHJzL2Rvd25yZXYueG1sUEsBAhQAFAAAAAgA&#10;h07iQDRY+XJeAgAAnQQAAA4AAAAAAAAAAQAgAAAAJwEAAGRycy9lMm9Eb2MueG1sUEsFBgAAAAAG&#10;AAYAWQEAAPcFAAAAAA==&#10;">
                <v:fill on="t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spacing w:line="360" w:lineRule="auto"/>
                        <w:jc w:val="center"/>
                        <w:rPr>
                          <w:rFonts w:ascii="黑体" w:hAnsi="黑体" w:eastAsia="黑体" w:cs="黑体"/>
                          <w:b/>
                          <w:bCs/>
                          <w:color w:val="000000" w:themeColor="text1"/>
                          <w:sz w:val="84"/>
                          <w:szCs w:val="8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000000" w:themeColor="text1"/>
                          <w:sz w:val="84"/>
                          <w:szCs w:val="8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调 研 报 告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 w:cs="黑体"/>
          <w:sz w:val="44"/>
          <w:szCs w:val="44"/>
        </w:rPr>
      </w:pPr>
    </w:p>
    <w:p>
      <w:pPr>
        <w:spacing w:line="360" w:lineRule="auto"/>
        <w:ind w:left="840" w:leftChars="400"/>
        <w:rPr>
          <w:rFonts w:ascii="黑体" w:hAnsi="黑体" w:eastAsia="黑体" w:cs="黑体"/>
          <w:sz w:val="36"/>
          <w:szCs w:val="36"/>
          <w:u w:val="single"/>
        </w:rPr>
      </w:pPr>
      <w:r>
        <w:rPr>
          <w:rFonts w:hint="eastAsia" w:ascii="黑体" w:hAnsi="黑体" w:eastAsia="黑体" w:cs="黑体"/>
          <w:sz w:val="36"/>
          <w:szCs w:val="36"/>
        </w:rPr>
        <w:t>专业名称：</w:t>
      </w:r>
      <w:r>
        <w:rPr>
          <w:rFonts w:hint="eastAsia" w:ascii="黑体" w:hAnsi="黑体" w:eastAsia="黑体" w:cs="黑体"/>
          <w:sz w:val="36"/>
          <w:szCs w:val="36"/>
          <w:u w:val="single"/>
        </w:rPr>
        <w:t xml:space="preserve">                   </w:t>
      </w:r>
    </w:p>
    <w:p>
      <w:pPr>
        <w:spacing w:line="360" w:lineRule="auto"/>
        <w:ind w:left="840" w:leftChars="400"/>
        <w:rPr>
          <w:rFonts w:ascii="黑体" w:hAnsi="黑体" w:eastAsia="黑体" w:cs="黑体"/>
          <w:sz w:val="36"/>
          <w:szCs w:val="36"/>
          <w:u w:val="single"/>
        </w:rPr>
      </w:pPr>
      <w:r>
        <w:rPr>
          <w:rFonts w:hint="eastAsia" w:ascii="黑体" w:hAnsi="黑体" w:eastAsia="黑体" w:cs="黑体"/>
          <w:sz w:val="36"/>
          <w:szCs w:val="36"/>
        </w:rPr>
        <w:t>所属学院：</w:t>
      </w:r>
      <w:r>
        <w:rPr>
          <w:rFonts w:hint="eastAsia" w:ascii="黑体" w:hAnsi="黑体" w:eastAsia="黑体" w:cs="黑体"/>
          <w:sz w:val="36"/>
          <w:szCs w:val="36"/>
          <w:u w:val="single"/>
        </w:rPr>
        <w:t xml:space="preserve">                   </w:t>
      </w:r>
    </w:p>
    <w:p>
      <w:pPr>
        <w:spacing w:line="360" w:lineRule="auto"/>
        <w:ind w:left="840" w:leftChars="400"/>
        <w:rPr>
          <w:rFonts w:ascii="黑体" w:hAnsi="黑体" w:eastAsia="黑体" w:cs="黑体"/>
          <w:sz w:val="36"/>
          <w:szCs w:val="36"/>
          <w:u w:val="single"/>
        </w:rPr>
      </w:pPr>
      <w:r>
        <w:rPr>
          <w:rFonts w:hint="eastAsia" w:ascii="黑体" w:hAnsi="黑体" w:eastAsia="黑体" w:cs="黑体"/>
          <w:sz w:val="36"/>
          <w:szCs w:val="36"/>
        </w:rPr>
        <w:t>专业负责人：</w:t>
      </w:r>
      <w:r>
        <w:rPr>
          <w:rFonts w:hint="eastAsia" w:ascii="黑体" w:hAnsi="黑体" w:eastAsia="黑体" w:cs="黑体"/>
          <w:sz w:val="36"/>
          <w:szCs w:val="36"/>
          <w:u w:val="single"/>
        </w:rPr>
        <w:t xml:space="preserve">                 </w:t>
      </w:r>
    </w:p>
    <w:p>
      <w:pPr>
        <w:spacing w:line="360" w:lineRule="auto"/>
        <w:ind w:left="840" w:leftChars="400"/>
        <w:rPr>
          <w:rFonts w:ascii="黑体" w:hAnsi="黑体" w:eastAsia="黑体" w:cs="黑体"/>
          <w:sz w:val="36"/>
          <w:szCs w:val="36"/>
          <w:u w:val="single"/>
        </w:rPr>
      </w:pPr>
      <w:r>
        <w:rPr>
          <w:rFonts w:hint="eastAsia" w:ascii="黑体" w:hAnsi="黑体" w:eastAsia="黑体" w:cs="黑体"/>
          <w:sz w:val="36"/>
          <w:szCs w:val="36"/>
        </w:rPr>
        <w:t>报告撰写人：</w:t>
      </w:r>
      <w:r>
        <w:rPr>
          <w:rFonts w:hint="eastAsia" w:ascii="黑体" w:hAnsi="黑体" w:eastAsia="黑体" w:cs="黑体"/>
          <w:sz w:val="36"/>
          <w:szCs w:val="36"/>
          <w:u w:val="single"/>
        </w:rPr>
        <w:t xml:space="preserve">                 </w:t>
      </w:r>
    </w:p>
    <w:p>
      <w:pPr>
        <w:spacing w:line="360" w:lineRule="auto"/>
        <w:ind w:left="840" w:leftChars="400"/>
        <w:rPr>
          <w:rFonts w:ascii="黑体" w:hAnsi="黑体" w:eastAsia="黑体" w:cs="黑体"/>
          <w:sz w:val="36"/>
          <w:szCs w:val="36"/>
          <w:u w:val="single"/>
        </w:rPr>
      </w:pPr>
      <w:r>
        <w:rPr>
          <w:rFonts w:hint="eastAsia" w:ascii="黑体" w:hAnsi="黑体" w:eastAsia="黑体" w:cs="黑体"/>
          <w:sz w:val="36"/>
          <w:szCs w:val="36"/>
        </w:rPr>
        <w:t>日期：</w:t>
      </w:r>
      <w:r>
        <w:rPr>
          <w:rFonts w:hint="eastAsia" w:ascii="黑体" w:hAnsi="黑体" w:eastAsia="黑体" w:cs="黑体"/>
          <w:sz w:val="36"/>
          <w:szCs w:val="36"/>
          <w:u w:val="single"/>
        </w:rPr>
        <w:t xml:space="preserve">                       </w:t>
      </w:r>
    </w:p>
    <w:p>
      <w:pPr>
        <w:spacing w:line="360" w:lineRule="auto"/>
        <w:ind w:left="840" w:leftChars="400"/>
        <w:rPr>
          <w:rFonts w:ascii="黑体" w:hAnsi="黑体" w:eastAsia="黑体" w:cs="黑体"/>
          <w:sz w:val="36"/>
          <w:szCs w:val="36"/>
          <w:u w:val="single"/>
        </w:rPr>
      </w:pPr>
    </w:p>
    <w:p>
      <w:pPr>
        <w:spacing w:line="360" w:lineRule="auto"/>
        <w:ind w:left="840" w:leftChars="400"/>
        <w:rPr>
          <w:rFonts w:ascii="黑体" w:hAnsi="黑体" w:eastAsia="黑体" w:cs="黑体"/>
          <w:sz w:val="36"/>
          <w:szCs w:val="36"/>
          <w:u w:val="single"/>
        </w:rPr>
      </w:pPr>
    </w:p>
    <w:p>
      <w:pPr>
        <w:spacing w:line="360" w:lineRule="auto"/>
        <w:ind w:left="840" w:leftChars="400" w:firstLine="1080" w:firstLineChars="300"/>
        <w:rPr>
          <w:rFonts w:ascii="黑体" w:hAnsi="黑体" w:eastAsia="黑体" w:cs="黑体"/>
          <w:sz w:val="36"/>
          <w:szCs w:val="36"/>
          <w:u w:val="single"/>
        </w:rPr>
      </w:pPr>
      <w:r>
        <w:rPr>
          <w:rFonts w:hint="eastAsia" w:ascii="黑体" w:hAnsi="黑体" w:eastAsia="黑体" w:cs="黑体"/>
          <w:sz w:val="36"/>
          <w:szCs w:val="36"/>
          <w:u w:val="single"/>
        </w:rPr>
        <w:t>广东财经大学教务处制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9" w:hRule="atLeast"/>
        </w:trPr>
        <w:tc>
          <w:tcPr>
            <w:tcW w:w="8480" w:type="dxa"/>
          </w:tcPr>
          <w:p>
            <w:pPr>
              <w:spacing w:line="360" w:lineRule="auto"/>
              <w:rPr>
                <w:rFonts w:ascii="黑体" w:hAnsi="黑体" w:eastAsia="黑体" w:cs="黑体"/>
                <w:sz w:val="44"/>
                <w:szCs w:val="44"/>
                <w:u w:val="single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一、调研组织实施情况（调研的时间、地点、调研人员及分工、调研形式）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9" w:hRule="atLeast"/>
        </w:trPr>
        <w:tc>
          <w:tcPr>
            <w:tcW w:w="8480" w:type="dxa"/>
          </w:tcPr>
          <w:p>
            <w:pPr>
              <w:spacing w:line="360" w:lineRule="auto"/>
              <w:rPr>
                <w:rFonts w:ascii="黑体" w:hAnsi="黑体" w:eastAsia="黑体" w:cs="黑体"/>
                <w:sz w:val="44"/>
                <w:szCs w:val="44"/>
                <w:u w:val="single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二、行业现状与人才需求分析（行业发展现状与趋势变化分析、人才岗位需求现状与趋势分析）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4" w:hRule="atLeast"/>
        </w:trPr>
        <w:tc>
          <w:tcPr>
            <w:tcW w:w="8480" w:type="dxa"/>
          </w:tcPr>
          <w:p>
            <w:pPr>
              <w:spacing w:line="360" w:lineRule="auto"/>
              <w:rPr>
                <w:rFonts w:ascii="黑体" w:hAnsi="黑体" w:eastAsia="黑体" w:cs="黑体"/>
                <w:sz w:val="44"/>
                <w:szCs w:val="44"/>
                <w:u w:val="single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三、院校调查（其他院校开设本专业情况、其他院校本专业方向设置特点、课程设置特点等）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4" w:hRule="atLeast"/>
        </w:trPr>
        <w:tc>
          <w:tcPr>
            <w:tcW w:w="8480" w:type="dxa"/>
          </w:tcPr>
          <w:p>
            <w:pPr>
              <w:spacing w:line="360" w:lineRule="auto"/>
              <w:rPr>
                <w:rFonts w:ascii="宋体" w:hAnsi="宋体" w:eastAsia="宋体" w:cs="宋体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四、师生意见建议（包括往届毕业生的意见建议）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8480" w:type="dxa"/>
          </w:tcPr>
          <w:p>
            <w:pPr>
              <w:spacing w:line="360" w:lineRule="auto"/>
              <w:rPr>
                <w:rFonts w:ascii="黑体" w:hAnsi="黑体" w:eastAsia="黑体" w:cs="黑体"/>
                <w:sz w:val="44"/>
                <w:szCs w:val="44"/>
                <w:u w:val="single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五、本专业教学质量国家标准的基本要求与落实情况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7" w:hRule="atLeast"/>
        </w:trPr>
        <w:tc>
          <w:tcPr>
            <w:tcW w:w="8480" w:type="dxa"/>
          </w:tcPr>
          <w:p>
            <w:pPr>
              <w:spacing w:line="360" w:lineRule="auto"/>
              <w:rPr>
                <w:rFonts w:ascii="黑体" w:hAnsi="黑体" w:eastAsia="黑体" w:cs="黑体"/>
                <w:sz w:val="44"/>
                <w:szCs w:val="44"/>
                <w:u w:val="single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六、本专业2022级本科人才培养方案实施以来的优点与不足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8480" w:type="dxa"/>
          </w:tcPr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七、调研</w:t>
            </w:r>
            <w:del w:id="0" w:author="苏 苏" w:date="2025-02-25T14:33:00Z">
              <w:r>
                <w:rPr>
                  <w:rFonts w:hint="eastAsia" w:ascii="宋体" w:hAnsi="宋体" w:eastAsia="宋体" w:cs="宋体"/>
                  <w:sz w:val="32"/>
                  <w:szCs w:val="32"/>
                </w:rPr>
                <w:delText>综述</w:delText>
              </w:r>
            </w:del>
            <w:ins w:id="1" w:author="苏 苏" w:date="2025-02-25T14:33:00Z">
              <w:r>
                <w:rPr>
                  <w:rFonts w:hint="eastAsia" w:ascii="宋体" w:hAnsi="宋体" w:eastAsia="宋体" w:cs="宋体"/>
                  <w:sz w:val="32"/>
                  <w:szCs w:val="32"/>
                </w:rPr>
                <w:t>总结</w:t>
              </w:r>
            </w:ins>
            <w:r>
              <w:rPr>
                <w:rFonts w:hint="eastAsia" w:ascii="宋体" w:hAnsi="宋体" w:eastAsia="宋体" w:cs="宋体"/>
                <w:sz w:val="32"/>
                <w:szCs w:val="32"/>
              </w:rPr>
              <w:t>（调研的基本结论、专业培养目标与课程的设置）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1、调研的基本结论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8480" w:type="dxa"/>
          </w:tcPr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2、本专业人才培养目标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3、本专业知识、能力、素质要求与对应的课程设置（修订）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4、其它</w:t>
            </w:r>
          </w:p>
          <w:p>
            <w:pPr>
              <w:spacing w:line="360" w:lineRule="auto"/>
              <w:rPr>
                <w:rFonts w:ascii="黑体" w:hAnsi="黑体" w:eastAsia="黑体" w:cs="黑体"/>
                <w:sz w:val="44"/>
                <w:szCs w:val="44"/>
                <w:u w:val="single"/>
              </w:rPr>
            </w:pPr>
          </w:p>
          <w:p>
            <w:pPr>
              <w:spacing w:line="360" w:lineRule="auto"/>
              <w:rPr>
                <w:rFonts w:ascii="黑体" w:hAnsi="黑体" w:eastAsia="黑体" w:cs="黑体"/>
                <w:sz w:val="44"/>
                <w:szCs w:val="44"/>
                <w:u w:val="single"/>
              </w:rPr>
            </w:pPr>
          </w:p>
        </w:tc>
      </w:tr>
    </w:tbl>
    <w:p>
      <w:pPr>
        <w:spacing w:line="20" w:lineRule="exact"/>
        <w:rPr>
          <w:rFonts w:ascii="黑体" w:hAnsi="黑体" w:eastAsia="黑体" w:cs="黑体"/>
          <w:sz w:val="44"/>
          <w:szCs w:val="4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苏 苏">
    <w15:presenceInfo w15:providerId="Windows Live" w15:userId="0a112d1710d2fe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QxNDQ3MTI1MjBjMmNjZWMzMDNkMWU1YTFhYmVkMmYifQ=="/>
  </w:docVars>
  <w:rsids>
    <w:rsidRoot w:val="2A8241AE"/>
    <w:rsid w:val="00220EA7"/>
    <w:rsid w:val="00AD4634"/>
    <w:rsid w:val="00D06E6E"/>
    <w:rsid w:val="06BD64B1"/>
    <w:rsid w:val="0EAB0667"/>
    <w:rsid w:val="14902A27"/>
    <w:rsid w:val="22590868"/>
    <w:rsid w:val="2A8241AE"/>
    <w:rsid w:val="4C181A84"/>
    <w:rsid w:val="4FA970F3"/>
    <w:rsid w:val="5887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7"/>
    <w:qFormat/>
    <w:uiPriority w:val="0"/>
    <w:rPr>
      <w:rFonts w:ascii="宋体" w:eastAsia="宋体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批注框文本 字符"/>
    <w:basedOn w:val="6"/>
    <w:link w:val="3"/>
    <w:qFormat/>
    <w:uiPriority w:val="0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</Words>
  <Characters>410</Characters>
  <Lines>3</Lines>
  <Paragraphs>1</Paragraphs>
  <TotalTime>3</TotalTime>
  <ScaleCrop>false</ScaleCrop>
  <LinksUpToDate>false</LinksUpToDate>
  <CharactersWithSpaces>480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2025-02-25T06:31:00Z</dcterms:created>
  <dc:creator>Administrator</dc:creator>
  <cp:lastModifiedBy>梁宏中</cp:lastModifiedBy>
  <dcterms:modified xsi:type="dcterms:W3CDTF">2025-02-25T07:08:53Z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533B17C810C84BDC9E59B6AB0D9DDD1D</vt:lpwstr>
  </property>
</Properties>
</file>